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502D81F5" w14:textId="77777777" w:rsidR="008C144F" w:rsidRPr="00765785" w:rsidRDefault="008C144F" w:rsidP="00EB466E">
      <w:pPr>
        <w:pStyle w:val="BodyTextIndent"/>
        <w:spacing w:line="240" w:lineRule="auto"/>
        <w:jc w:val="center"/>
        <w:rPr>
          <w:rFonts w:ascii="GHEA Grapalat" w:hAnsi="GHEA Grapalat"/>
          <w:i w:val="0"/>
          <w:sz w:val="24"/>
          <w:szCs w:val="24"/>
        </w:rPr>
      </w:pPr>
    </w:p>
    <w:p w14:paraId="013F6D69" w14:textId="1EBD7ADA"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5E10D4">
        <w:rPr>
          <w:rFonts w:ascii="GHEA Grapalat" w:hAnsi="GHEA Grapalat"/>
          <w:i w:val="0"/>
          <w:sz w:val="24"/>
          <w:szCs w:val="24"/>
        </w:rPr>
        <w:t>26</w:t>
      </w:r>
      <w:r w:rsidR="0042364D">
        <w:rPr>
          <w:rFonts w:ascii="GHEA Grapalat" w:hAnsi="GHEA Grapalat"/>
          <w:i w:val="0"/>
          <w:sz w:val="24"/>
          <w:szCs w:val="24"/>
          <w:lang w:val="hy-AM"/>
        </w:rPr>
        <w:t>.</w:t>
      </w:r>
      <w:r w:rsidR="001A13A6">
        <w:rPr>
          <w:rFonts w:ascii="GHEA Grapalat" w:hAnsi="GHEA Grapalat"/>
          <w:i w:val="0"/>
          <w:sz w:val="24"/>
          <w:szCs w:val="24"/>
          <w:lang w:val="hy-AM"/>
        </w:rPr>
        <w:t>0</w:t>
      </w:r>
      <w:r w:rsidR="00B32340">
        <w:rPr>
          <w:rFonts w:ascii="GHEA Grapalat" w:hAnsi="GHEA Grapalat"/>
          <w:i w:val="0"/>
          <w:sz w:val="24"/>
          <w:szCs w:val="24"/>
          <w:lang w:val="hy-AM"/>
        </w:rPr>
        <w:t>5</w:t>
      </w:r>
      <w:r w:rsidR="0033757A">
        <w:rPr>
          <w:rFonts w:ascii="GHEA Grapalat" w:hAnsi="GHEA Grapalat"/>
          <w:i w:val="0"/>
          <w:sz w:val="24"/>
          <w:szCs w:val="24"/>
          <w:lang w:val="hy-AM"/>
        </w:rPr>
        <w:t>.202</w:t>
      </w:r>
      <w:r w:rsidR="00B32340">
        <w:rPr>
          <w:rFonts w:ascii="GHEA Grapalat" w:hAnsi="GHEA Grapalat"/>
          <w:i w:val="0"/>
          <w:sz w:val="24"/>
          <w:szCs w:val="24"/>
          <w:lang w:val="hy-AM"/>
        </w:rPr>
        <w:t>5</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79EA4936" w:rsidR="0091042F" w:rsidRDefault="00B04843" w:rsidP="00EB466E">
      <w:pPr>
        <w:pStyle w:val="BodyTextIndent"/>
        <w:spacing w:line="240" w:lineRule="auto"/>
        <w:jc w:val="center"/>
        <w:rPr>
          <w:rFonts w:ascii="GHEA Grapalat" w:hAnsi="GHEA Grapalat"/>
          <w:i w:val="0"/>
          <w:sz w:val="24"/>
          <w:szCs w:val="24"/>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w:t>
      </w:r>
      <w:r w:rsidR="00726FC6">
        <w:rPr>
          <w:rFonts w:ascii="GHEA Grapalat" w:hAnsi="GHEA Grapalat"/>
          <w:i w:val="0"/>
          <w:sz w:val="24"/>
          <w:szCs w:val="24"/>
          <w:lang w:val="en-US"/>
        </w:rPr>
        <w:t>25/</w:t>
      </w:r>
      <w:r w:rsidR="005E10D4">
        <w:rPr>
          <w:rFonts w:ascii="GHEA Grapalat" w:hAnsi="GHEA Grapalat"/>
          <w:i w:val="0"/>
          <w:sz w:val="24"/>
          <w:szCs w:val="24"/>
          <w:lang w:val="en-US"/>
        </w:rPr>
        <w:t>103</w:t>
      </w:r>
    </w:p>
    <w:p w14:paraId="002C15DD" w14:textId="7900A549" w:rsidR="001A13A6" w:rsidRDefault="008C144F" w:rsidP="00EB466E">
      <w:pPr>
        <w:pStyle w:val="BodyTextIndent"/>
        <w:spacing w:line="240" w:lineRule="auto"/>
        <w:jc w:val="center"/>
        <w:rPr>
          <w:rFonts w:ascii="GHEA Grapalat" w:hAnsi="GHEA Grapalat"/>
          <w:b/>
          <w:bCs/>
          <w:i w:val="0"/>
          <w:sz w:val="24"/>
          <w:szCs w:val="24"/>
          <w:lang w:val="en-US"/>
        </w:rPr>
      </w:pPr>
      <w:r w:rsidRPr="008C144F">
        <w:rPr>
          <w:rFonts w:ascii="GHEA Grapalat" w:hAnsi="GHEA Grapalat"/>
          <w:b/>
          <w:bCs/>
          <w:i w:val="0"/>
          <w:sz w:val="24"/>
          <w:szCs w:val="24"/>
          <w:lang w:val="en-US"/>
        </w:rPr>
        <w:t>By</w:t>
      </w:r>
      <w:r w:rsidRPr="008C144F">
        <w:rPr>
          <w:rFonts w:ascii="GHEA Grapalat" w:hAnsi="GHEA Grapalat"/>
          <w:i w:val="0"/>
          <w:sz w:val="24"/>
          <w:szCs w:val="24"/>
          <w:lang w:val="en-US"/>
        </w:rPr>
        <w:t xml:space="preserve"> </w:t>
      </w:r>
      <w:r w:rsidRPr="008C144F">
        <w:rPr>
          <w:rFonts w:ascii="GHEA Grapalat" w:hAnsi="GHEA Grapalat"/>
          <w:b/>
          <w:bCs/>
          <w:i w:val="0"/>
          <w:sz w:val="24"/>
          <w:szCs w:val="24"/>
          <w:lang w:val="en-US"/>
        </w:rPr>
        <w:t>application of Article 15, Part 6, Clause 2 of the Law "On Procurement"</w:t>
      </w:r>
    </w:p>
    <w:p w14:paraId="5B44C95C" w14:textId="77777777" w:rsidR="008C144F" w:rsidRPr="008C144F" w:rsidRDefault="008C144F" w:rsidP="00EB466E">
      <w:pPr>
        <w:pStyle w:val="BodyTextIndent"/>
        <w:spacing w:line="240" w:lineRule="auto"/>
        <w:jc w:val="center"/>
        <w:rPr>
          <w:rFonts w:ascii="GHEA Grapalat" w:hAnsi="GHEA Grapalat"/>
          <w:b/>
          <w:bCs/>
          <w:i w:val="0"/>
          <w:sz w:val="24"/>
          <w:szCs w:val="24"/>
          <w:lang w:val="en-US"/>
        </w:rPr>
      </w:pP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3EF60CD1"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w:t>
      </w:r>
      <w:r w:rsidR="001A13A6" w:rsidRPr="001A13A6">
        <w:rPr>
          <w:rFonts w:ascii="GHEA Grapalat" w:hAnsi="GHEA Grapalat"/>
          <w:b/>
          <w:bCs/>
          <w:i w:val="0"/>
          <w:sz w:val="24"/>
          <w:szCs w:val="24"/>
        </w:rPr>
        <w:t xml:space="preserve">Announcement on acquisition of current services requiring urgent solution in the territory of the administrative district of </w:t>
      </w:r>
      <w:proofErr w:type="spellStart"/>
      <w:r w:rsidR="00B32340">
        <w:rPr>
          <w:rFonts w:ascii="GHEA Grapalat" w:hAnsi="GHEA Grapalat"/>
          <w:b/>
          <w:bCs/>
          <w:i w:val="0"/>
          <w:sz w:val="24"/>
          <w:szCs w:val="24"/>
        </w:rPr>
        <w:t>Nubara</w:t>
      </w:r>
      <w:r w:rsidR="001A13A6" w:rsidRPr="001A13A6">
        <w:rPr>
          <w:rFonts w:ascii="GHEA Grapalat" w:hAnsi="GHEA Grapalat"/>
          <w:b/>
          <w:bCs/>
          <w:i w:val="0"/>
          <w:sz w:val="24"/>
          <w:szCs w:val="24"/>
        </w:rPr>
        <w:t>shen</w:t>
      </w:r>
      <w:proofErr w:type="spellEnd"/>
      <w:r w:rsidR="001A13A6" w:rsidRPr="001A13A6">
        <w:rPr>
          <w:rFonts w:ascii="GHEA Grapalat" w:hAnsi="GHEA Grapalat"/>
          <w:b/>
          <w:bCs/>
          <w:i w:val="0"/>
          <w:sz w:val="24"/>
          <w:szCs w:val="24"/>
        </w:rPr>
        <w:t>, Yerevan</w:t>
      </w:r>
      <w:r w:rsidR="001A13A6" w:rsidRPr="001A13A6">
        <w:rPr>
          <w:rFonts w:ascii="GHEA Grapalat" w:hAnsi="GHEA Grapalat"/>
          <w:i w:val="0"/>
          <w:sz w:val="24"/>
          <w:szCs w:val="24"/>
        </w:rPr>
        <w:t xml:space="preserve"> </w:t>
      </w:r>
      <w:r w:rsidRPr="00A36156">
        <w:rPr>
          <w:rFonts w:ascii="GHEA Grapalat" w:hAnsi="GHEA Grapalat"/>
          <w:i w:val="0"/>
          <w:sz w:val="24"/>
          <w:szCs w:val="24"/>
        </w:rPr>
        <w:t>(hereinafter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63189D96"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w:t>
      </w:r>
      <w:r w:rsidR="00E41E9C">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E41E9C">
        <w:rPr>
          <w:rFonts w:ascii="GHEA Grapalat" w:hAnsi="GHEA Grapalat"/>
          <w:b/>
          <w:i w:val="0"/>
          <w:spacing w:val="1"/>
          <w:sz w:val="24"/>
          <w:szCs w:val="24"/>
          <w:lang w:val="en-US"/>
        </w:rPr>
        <w:t>04</w:t>
      </w:r>
      <w:r w:rsidR="0051527A">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E41E9C">
        <w:rPr>
          <w:rFonts w:ascii="GHEA Grapalat" w:hAnsi="GHEA Grapalat"/>
          <w:b/>
          <w:i w:val="0"/>
          <w:spacing w:val="1"/>
          <w:sz w:val="24"/>
          <w:szCs w:val="24"/>
          <w:lang w:val="hy-AM"/>
        </w:rPr>
        <w:t>6</w:t>
      </w:r>
      <w:r w:rsidR="0051527A">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638ADF03"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w:t>
      </w:r>
      <w:r w:rsidR="00726FC6">
        <w:rPr>
          <w:rFonts w:ascii="GHEA Grapalat" w:hAnsi="GHEA Grapalat"/>
          <w:b/>
          <w:i w:val="0"/>
          <w:spacing w:val="1"/>
          <w:sz w:val="24"/>
          <w:szCs w:val="24"/>
          <w:lang w:val="hy-AM"/>
        </w:rPr>
        <w:t>0</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E41E9C">
        <w:rPr>
          <w:rFonts w:ascii="GHEA Grapalat" w:hAnsi="GHEA Grapalat"/>
          <w:b/>
          <w:i w:val="0"/>
          <w:spacing w:val="1"/>
          <w:sz w:val="24"/>
          <w:szCs w:val="24"/>
          <w:lang w:val="en-US"/>
        </w:rPr>
        <w:t>04</w:t>
      </w:r>
      <w:r w:rsidR="00660811">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E41E9C">
        <w:rPr>
          <w:rFonts w:ascii="GHEA Grapalat" w:hAnsi="GHEA Grapalat"/>
          <w:b/>
          <w:i w:val="0"/>
          <w:spacing w:val="1"/>
          <w:sz w:val="24"/>
          <w:szCs w:val="24"/>
          <w:lang w:val="hy-AM"/>
        </w:rPr>
        <w:t>6</w:t>
      </w:r>
      <w:r w:rsidR="00660811">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Pr>
          <w:rFonts w:ascii="GHEA Grapalat" w:hAnsi="GHEA Grapalat"/>
          <w:b/>
          <w:i w:val="0"/>
          <w:spacing w:val="1"/>
          <w:sz w:val="24"/>
          <w:szCs w:val="24"/>
        </w:rPr>
        <w:t>.</w:t>
      </w:r>
    </w:p>
    <w:p w14:paraId="1937477F" w14:textId="65A24887" w:rsidR="00FE586B" w:rsidRPr="00765785" w:rsidRDefault="00FE586B" w:rsidP="00951D01">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1A13A6">
        <w:rPr>
          <w:rFonts w:ascii="GHEA Grapalat" w:hAnsi="GHEA Grapalat"/>
          <w:i w:val="0"/>
          <w:sz w:val="24"/>
          <w:szCs w:val="24"/>
        </w:rPr>
        <w:t>Silva</w:t>
      </w:r>
      <w:r w:rsidR="002F21F3">
        <w:rPr>
          <w:rFonts w:ascii="GHEA Grapalat" w:hAnsi="GHEA Grapalat"/>
          <w:i w:val="0"/>
          <w:sz w:val="24"/>
          <w:szCs w:val="24"/>
        </w:rPr>
        <w:t xml:space="preserve"> </w:t>
      </w:r>
      <w:r w:rsidR="001A13A6">
        <w:rPr>
          <w:rFonts w:ascii="GHEA Grapalat" w:hAnsi="GHEA Grapalat"/>
          <w:i w:val="0"/>
          <w:sz w:val="24"/>
          <w:szCs w:val="24"/>
        </w:rPr>
        <w:t>Grigor</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03BD6AE0"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w:t>
      </w:r>
      <w:r w:rsidR="008C144F">
        <w:rPr>
          <w:rFonts w:ascii="GHEA Grapalat" w:hAnsi="GHEA Grapalat"/>
          <w:i w:val="0"/>
          <w:sz w:val="24"/>
          <w:szCs w:val="24"/>
        </w:rPr>
        <w:t>:</w:t>
      </w:r>
      <w:r w:rsidRPr="00765785">
        <w:rPr>
          <w:rFonts w:ascii="GHEA Grapalat" w:hAnsi="GHEA Grapalat"/>
          <w:i w:val="0"/>
          <w:sz w:val="24"/>
          <w:szCs w:val="24"/>
        </w:rPr>
        <w:t xml:space="preserve"> 011514</w:t>
      </w:r>
      <w:r w:rsidR="00C344F1">
        <w:rPr>
          <w:rFonts w:ascii="GHEA Grapalat" w:hAnsi="GHEA Grapalat"/>
          <w:i w:val="0"/>
          <w:sz w:val="24"/>
          <w:szCs w:val="24"/>
        </w:rPr>
        <w:t>373</w:t>
      </w:r>
      <w:r w:rsidR="008C144F">
        <w:rPr>
          <w:rFonts w:ascii="GHEA Grapalat" w:hAnsi="GHEA Grapalat"/>
          <w:i w:val="0"/>
          <w:sz w:val="24"/>
          <w:szCs w:val="24"/>
        </w:rPr>
        <w:t>.</w:t>
      </w:r>
    </w:p>
    <w:p w14:paraId="15DD80D4" w14:textId="13705D1E" w:rsidR="00FE586B" w:rsidRPr="001A13A6" w:rsidRDefault="00FE586B" w:rsidP="00EB466E">
      <w:pPr>
        <w:pStyle w:val="BodyTextIndent"/>
        <w:spacing w:line="240" w:lineRule="auto"/>
        <w:ind w:firstLine="0"/>
        <w:rPr>
          <w:rFonts w:ascii="GHEA Grapalat" w:hAnsi="GHEA Grapalat"/>
          <w:i w:val="0"/>
          <w:sz w:val="24"/>
          <w:szCs w:val="24"/>
          <w:lang w:val="de-DE"/>
        </w:rPr>
      </w:pPr>
      <w:r w:rsidRPr="001A13A6">
        <w:rPr>
          <w:rFonts w:ascii="GHEA Grapalat" w:hAnsi="GHEA Grapalat"/>
          <w:i w:val="0"/>
          <w:sz w:val="24"/>
          <w:szCs w:val="24"/>
          <w:lang w:val="de-DE"/>
        </w:rPr>
        <w:t>E-mail</w:t>
      </w:r>
      <w:r w:rsidR="008C144F">
        <w:rPr>
          <w:rFonts w:ascii="GHEA Grapalat" w:hAnsi="GHEA Grapalat"/>
          <w:i w:val="0"/>
          <w:sz w:val="24"/>
          <w:szCs w:val="24"/>
          <w:lang w:val="de-DE"/>
        </w:rPr>
        <w:t>:</w:t>
      </w:r>
      <w:r w:rsidR="00C344F1">
        <w:rPr>
          <w:rFonts w:ascii="GHEA Grapalat" w:hAnsi="GHEA Grapalat"/>
          <w:i w:val="0"/>
          <w:sz w:val="24"/>
          <w:szCs w:val="24"/>
          <w:lang w:val="de-DE"/>
        </w:rPr>
        <w:t>gor.muradyan@yerevan.am</w:t>
      </w:r>
      <w:r w:rsidR="001A13A6">
        <w:rPr>
          <w:rFonts w:ascii="GHEA Grapalat" w:hAnsi="GHEA Grapalat"/>
          <w:i w:val="0"/>
          <w:sz w:val="24"/>
          <w:szCs w:val="24"/>
          <w:lang w:val="de-DE"/>
        </w:rPr>
        <w:t xml:space="preserve"> </w:t>
      </w:r>
    </w:p>
    <w:p w14:paraId="6DA40DD8" w14:textId="78213B0B"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w:t>
      </w:r>
      <w:r w:rsidR="008C144F">
        <w:rPr>
          <w:rFonts w:ascii="GHEA Grapalat" w:hAnsi="GHEA Grapalat"/>
          <w:i w:val="0"/>
          <w:sz w:val="24"/>
          <w:szCs w:val="24"/>
        </w:rPr>
        <w:t>:</w:t>
      </w:r>
      <w:r w:rsidRPr="00765785">
        <w:rPr>
          <w:rFonts w:ascii="GHEA Grapalat" w:hAnsi="GHEA Grapalat"/>
          <w:i w:val="0"/>
          <w:sz w:val="24"/>
          <w:szCs w:val="24"/>
        </w:rPr>
        <w:t xml:space="preserve"> Yerevan municipality</w:t>
      </w:r>
      <w:r w:rsidR="008C144F">
        <w:rPr>
          <w:rFonts w:ascii="GHEA Grapalat" w:hAnsi="GHEA Grapalat"/>
          <w:i w:val="0"/>
          <w:sz w:val="24"/>
          <w:szCs w:val="24"/>
        </w:rPr>
        <w:t>.</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8C144F">
      <w:pgSz w:w="11906" w:h="16838" w:code="9"/>
      <w:pgMar w:top="450"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E84CD" w14:textId="77777777" w:rsidR="003658B8" w:rsidRDefault="003658B8">
      <w:r>
        <w:separator/>
      </w:r>
    </w:p>
  </w:endnote>
  <w:endnote w:type="continuationSeparator" w:id="0">
    <w:p w14:paraId="0B72D202" w14:textId="77777777" w:rsidR="003658B8" w:rsidRDefault="0036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38821" w14:textId="77777777" w:rsidR="003658B8" w:rsidRDefault="003658B8">
      <w:r>
        <w:separator/>
      </w:r>
    </w:p>
  </w:footnote>
  <w:footnote w:type="continuationSeparator" w:id="0">
    <w:p w14:paraId="68F64406" w14:textId="77777777" w:rsidR="003658B8" w:rsidRDefault="003658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3C9"/>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13A6"/>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278"/>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658B8"/>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741"/>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0D4"/>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2897"/>
    <w:rsid w:val="006746A9"/>
    <w:rsid w:val="0067579A"/>
    <w:rsid w:val="00676193"/>
    <w:rsid w:val="00677658"/>
    <w:rsid w:val="0068025B"/>
    <w:rsid w:val="0068120F"/>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726"/>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26FC6"/>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45A"/>
    <w:rsid w:val="007E3AEE"/>
    <w:rsid w:val="007E46FE"/>
    <w:rsid w:val="007E6804"/>
    <w:rsid w:val="007F1314"/>
    <w:rsid w:val="007F281F"/>
    <w:rsid w:val="007F3ACD"/>
    <w:rsid w:val="007F503F"/>
    <w:rsid w:val="007F5A00"/>
    <w:rsid w:val="007F5A5F"/>
    <w:rsid w:val="007F6722"/>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6964"/>
    <w:rsid w:val="008B73CD"/>
    <w:rsid w:val="008C144F"/>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1D01"/>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5CB6"/>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304E"/>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340"/>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A6D34"/>
    <w:rsid w:val="00BB1C9B"/>
    <w:rsid w:val="00BB315A"/>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4F1"/>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74E20"/>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7C64"/>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934"/>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E9C"/>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1D7E"/>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1A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168</cp:revision>
  <cp:lastPrinted>2017-05-25T08:11:00Z</cp:lastPrinted>
  <dcterms:created xsi:type="dcterms:W3CDTF">2017-06-08T07:41:00Z</dcterms:created>
  <dcterms:modified xsi:type="dcterms:W3CDTF">2025-05-26T13:12:00Z</dcterms:modified>
</cp:coreProperties>
</file>